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94AD" w14:textId="1F33E694" w:rsidR="00B67F70" w:rsidRDefault="00B67F70" w:rsidP="0021756D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  <w:bookmarkStart w:id="0" w:name="_Toc424555656"/>
      <w:r w:rsidRPr="007C664C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9</w:t>
      </w:r>
      <w:r w:rsidRPr="007C664C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 - Formulář pro uvedení seznamu techniků a osvědčení o vzdělání a odborné kvalifikaci</w:t>
      </w:r>
      <w:bookmarkEnd w:id="0"/>
    </w:p>
    <w:p w14:paraId="00CB513F" w14:textId="77777777" w:rsidR="009F6C55" w:rsidRDefault="009F6C55" w:rsidP="00B67F70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</w:p>
    <w:p w14:paraId="55793A43" w14:textId="77777777" w:rsidR="009F6C55" w:rsidRPr="008652E3" w:rsidRDefault="009F6C55" w:rsidP="009F6C55">
      <w:pPr>
        <w:jc w:val="center"/>
        <w:rPr>
          <w:rFonts w:ascii="Arial" w:hAnsi="Arial" w:cs="Arial"/>
          <w:snapToGrid w:val="0"/>
          <w:sz w:val="24"/>
          <w:szCs w:val="24"/>
        </w:rPr>
      </w:pPr>
      <w:r w:rsidRPr="008652E3">
        <w:rPr>
          <w:rFonts w:ascii="Arial" w:hAnsi="Arial" w:cs="Arial"/>
          <w:sz w:val="24"/>
          <w:szCs w:val="24"/>
        </w:rPr>
        <w:t>„</w:t>
      </w:r>
      <w:r w:rsidRPr="008652E3">
        <w:rPr>
          <w:rFonts w:ascii="Arial" w:hAnsi="Arial" w:cs="Arial"/>
          <w:b/>
          <w:sz w:val="24"/>
          <w:szCs w:val="24"/>
        </w:rPr>
        <w:t>TNS Brno-Černovice - R110 kV“</w:t>
      </w:r>
    </w:p>
    <w:p w14:paraId="174537C5" w14:textId="77777777" w:rsidR="009F6C55" w:rsidRPr="007C664C" w:rsidRDefault="009F6C55" w:rsidP="00B67F70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</w:p>
    <w:p w14:paraId="2116A3B7" w14:textId="77777777" w:rsidR="00B67F70" w:rsidRPr="007C664C" w:rsidRDefault="00B67F70" w:rsidP="00B67F70">
      <w:pPr>
        <w:spacing w:after="0" w:line="280" w:lineRule="atLeas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C93687C" w14:textId="77777777" w:rsidR="00B67F70" w:rsidRPr="00604C99" w:rsidRDefault="00B67F70" w:rsidP="00B67F70">
      <w:pPr>
        <w:spacing w:after="0" w:line="280" w:lineRule="atLeast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Tento formulář slouží k prokázání splnění technické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kvalifikace podle § 79 odst.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2 písm.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c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a d) 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zákona č. 134/2016 Sb., o zadávání veřejných zakázek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 ve znění pozdějších předpisů,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 dodavatele:</w:t>
      </w:r>
    </w:p>
    <w:p w14:paraId="3E1C686A" w14:textId="77777777" w:rsidR="00B67F70" w:rsidRPr="00604C99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DE7EA7" w14:textId="77777777" w:rsidR="00B67F70" w:rsidRPr="00604C99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Společnost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____________________________________________________</w:t>
      </w:r>
    </w:p>
    <w:p w14:paraId="0CADA5D6" w14:textId="77777777" w:rsidR="00B67F70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BFBC0F" w14:textId="77777777" w:rsidR="00B67F70" w:rsidRPr="00604C99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9E89ED" w14:textId="77777777" w:rsidR="00B67F70" w:rsidRPr="00604C99" w:rsidRDefault="00B67F70" w:rsidP="00B67F70">
      <w:pPr>
        <w:autoSpaceDE w:val="0"/>
        <w:autoSpaceDN w:val="0"/>
        <w:adjustRightInd w:val="0"/>
        <w:spacing w:after="0"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Minimální úroveň pro splnění kvalifikačního předpokladu je stanovena na:</w:t>
      </w:r>
    </w:p>
    <w:p w14:paraId="771E3A50" w14:textId="77777777" w:rsidR="00B67F70" w:rsidRPr="00604C99" w:rsidRDefault="00B67F70" w:rsidP="00B67F70">
      <w:pPr>
        <w:spacing w:after="0" w:line="280" w:lineRule="atLeast"/>
        <w:ind w:left="709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DAFFA82" w14:textId="77777777" w:rsidR="00B67F70" w:rsidRPr="00604C99" w:rsidRDefault="00B67F70" w:rsidP="00B67F70">
      <w:pPr>
        <w:pStyle w:val="Odstavecseseznamem"/>
        <w:numPr>
          <w:ilvl w:val="0"/>
          <w:numId w:val="4"/>
        </w:numPr>
        <w:tabs>
          <w:tab w:val="left" w:pos="1134"/>
        </w:tabs>
        <w:spacing w:after="0" w:line="280" w:lineRule="atLeast"/>
        <w:ind w:left="993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DB42C7">
        <w:rPr>
          <w:rFonts w:ascii="Arial" w:eastAsia="Times New Roman" w:hAnsi="Arial" w:cs="Arial"/>
          <w:sz w:val="20"/>
          <w:szCs w:val="20"/>
          <w:u w:val="single"/>
          <w:lang w:eastAsia="cs-CZ"/>
        </w:rPr>
        <w:t>1 osobu na pozici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š</w:t>
      </w:r>
      <w:r w:rsidRPr="00604C99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éfmontér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:</w:t>
      </w:r>
    </w:p>
    <w:p w14:paraId="432A3959" w14:textId="36299780" w:rsidR="00B67F70" w:rsidRPr="00604C99" w:rsidRDefault="00B67F70" w:rsidP="00B67F70">
      <w:pPr>
        <w:numPr>
          <w:ilvl w:val="0"/>
          <w:numId w:val="2"/>
        </w:numPr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osvědčení pro řízení činnosti na elektrických zařízeních prováděných dodavatelským způsobem dle § 8 vyhlášky č. 50/1978 Sb., o odborné způsobilosti v energetice</w:t>
      </w:r>
      <w:r w:rsidR="00733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07B53">
        <w:rPr>
          <w:rFonts w:ascii="Arial" w:eastAsia="Times New Roman" w:hAnsi="Arial" w:cs="Arial"/>
          <w:sz w:val="20"/>
          <w:szCs w:val="20"/>
          <w:lang w:eastAsia="cs-CZ"/>
        </w:rPr>
        <w:t xml:space="preserve">nebo </w:t>
      </w:r>
      <w:r w:rsidR="00D86147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D86147" w:rsidRPr="00D86147">
        <w:rPr>
          <w:rFonts w:ascii="Arial" w:eastAsia="Times New Roman" w:hAnsi="Arial" w:cs="Arial"/>
          <w:sz w:val="20"/>
          <w:szCs w:val="20"/>
          <w:lang w:eastAsia="cs-CZ"/>
        </w:rPr>
        <w:t xml:space="preserve">oklad o odborné způsobilosti v elektrotechnice </w:t>
      </w:r>
      <w:r w:rsidR="00F07B53">
        <w:rPr>
          <w:rFonts w:ascii="Arial" w:eastAsia="Times New Roman" w:hAnsi="Arial" w:cs="Arial"/>
          <w:sz w:val="20"/>
          <w:szCs w:val="20"/>
          <w:lang w:eastAsia="cs-CZ"/>
        </w:rPr>
        <w:t xml:space="preserve">dle </w:t>
      </w:r>
      <w:r w:rsidR="00573A55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r w:rsidR="00D42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C21C0" w:rsidRPr="006C21C0">
        <w:rPr>
          <w:rFonts w:ascii="Arial" w:eastAsia="Times New Roman" w:hAnsi="Arial" w:cs="Arial"/>
          <w:sz w:val="20"/>
          <w:szCs w:val="20"/>
          <w:lang w:eastAsia="cs-CZ"/>
        </w:rPr>
        <w:t>č. 250/2021 Sb., o bezpečnosti práce v souvislosti s provozem vyhrazených technických zařízení</w:t>
      </w:r>
      <w:r w:rsidR="00D42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73A55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 w:rsidR="00F07B53" w:rsidRPr="00604C99">
        <w:rPr>
          <w:rFonts w:ascii="Arial" w:eastAsia="Times New Roman" w:hAnsi="Arial" w:cs="Arial"/>
          <w:sz w:val="20"/>
          <w:szCs w:val="20"/>
          <w:lang w:eastAsia="cs-CZ"/>
        </w:rPr>
        <w:t xml:space="preserve">§ </w:t>
      </w:r>
      <w:r w:rsidR="00F07B53">
        <w:rPr>
          <w:rFonts w:ascii="Arial" w:eastAsia="Times New Roman" w:hAnsi="Arial" w:cs="Arial"/>
          <w:sz w:val="20"/>
          <w:szCs w:val="20"/>
          <w:lang w:eastAsia="cs-CZ"/>
        </w:rPr>
        <w:t>7 NV 194/2022 Sb.</w:t>
      </w:r>
      <w:r w:rsidR="00C1703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17264">
        <w:rPr>
          <w:rFonts w:ascii="Arial" w:eastAsia="Times New Roman" w:hAnsi="Arial" w:cs="Arial"/>
          <w:sz w:val="20"/>
          <w:szCs w:val="20"/>
          <w:lang w:eastAsia="cs-CZ"/>
        </w:rPr>
        <w:t>o požadavcích na odbornou způsobilost k výkonu činnosti na el. zařízeních a na odbornou způsobilost v elektrotechnice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 ve znění pozdějších předpisů,</w:t>
      </w:r>
    </w:p>
    <w:p w14:paraId="45E6E94B" w14:textId="77777777" w:rsidR="00B67F70" w:rsidRPr="00604C99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alespoň SŠ vzdělání technického směru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 maturitou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4690B38B" w14:textId="77777777" w:rsidR="00B67F70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D67BC">
        <w:rPr>
          <w:rFonts w:ascii="Arial" w:eastAsia="Times New Roman" w:hAnsi="Arial" w:cs="Arial"/>
          <w:sz w:val="20"/>
          <w:szCs w:val="20"/>
          <w:lang w:eastAsia="cs-CZ"/>
        </w:rPr>
        <w:t>znalost českého jazyka na úrovni pracovní komunikace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3844B868" w14:textId="77777777" w:rsidR="00B67F70" w:rsidRPr="00ED67BC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praxe s </w:t>
      </w:r>
      <w:r w:rsidRPr="00ED67BC">
        <w:rPr>
          <w:rFonts w:ascii="Arial" w:eastAsia="Times New Roman" w:hAnsi="Arial" w:cs="Arial"/>
          <w:sz w:val="20"/>
          <w:szCs w:val="20"/>
          <w:lang w:eastAsia="cs-CZ"/>
        </w:rPr>
        <w:t xml:space="preserve">výkonem činnosti šéfmontéra min. 3 roky,  </w:t>
      </w:r>
    </w:p>
    <w:p w14:paraId="3F63509D" w14:textId="77777777" w:rsidR="00B67F70" w:rsidRPr="00604C99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referenční zakázka: zkušenost v posledních 3 letech alespoň se dvěma zakázkami, kde prováděl dozor (šéfmontáž) při montáži a zprovoznění rozvaděče s min. jmenovitým napětím 110 kV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601860EA" w14:textId="77777777" w:rsidR="00B67F70" w:rsidRPr="00604C99" w:rsidRDefault="00B67F70" w:rsidP="00B67F70">
      <w:pPr>
        <w:tabs>
          <w:tab w:val="left" w:pos="567"/>
        </w:tabs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4857"/>
        <w:gridCol w:w="3003"/>
      </w:tblGrid>
      <w:tr w:rsidR="00B67F70" w:rsidRPr="00604C99" w14:paraId="2AE4720A" w14:textId="77777777" w:rsidTr="002A0855">
        <w:trPr>
          <w:cantSplit/>
          <w:trHeight w:val="376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224ACE98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caps/>
                <w:snapToGrid w:val="0"/>
                <w:sz w:val="20"/>
                <w:szCs w:val="20"/>
              </w:rPr>
              <w:t>Šéfmontér</w:t>
            </w:r>
          </w:p>
        </w:tc>
      </w:tr>
      <w:tr w:rsidR="00B67F70" w:rsidRPr="00604C99" w14:paraId="220B494F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8F7B4CA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1DF63F9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Naplnění požadovaného údaje</w:t>
            </w:r>
          </w:p>
        </w:tc>
      </w:tr>
      <w:tr w:rsidR="00B67F70" w:rsidRPr="00604C99" w14:paraId="0381F842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2D4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8F0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6C221E0D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A0FE" w14:textId="74A5D4CD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Osvědčení pro řízení činnosti na elektrických zařízeních prováděných dodavatelským způsobem dle § 8 vyhlášky </w:t>
            </w:r>
            <w:r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č. 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50/1978 Sb., o odborné způsobilosti v</w:t>
            </w:r>
            <w:r w:rsidR="00DC49C4">
              <w:rPr>
                <w:rFonts w:ascii="Arial" w:eastAsia="MS Mincho" w:hAnsi="Arial" w:cs="Arial"/>
                <w:snapToGrid w:val="0"/>
                <w:sz w:val="20"/>
                <w:szCs w:val="20"/>
              </w:rPr>
              <w:t> 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energetice</w:t>
            </w:r>
            <w:r w:rsidR="00DC49C4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 </w:t>
            </w:r>
            <w:r w:rsidR="00DC49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nebo d</w:t>
            </w:r>
            <w:r w:rsidR="00DC49C4" w:rsidRPr="00D8614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oklad o odborné způsobilosti v elektrotechnice </w:t>
            </w:r>
            <w:r w:rsidR="005565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dle zákona </w:t>
            </w:r>
            <w:r w:rsidR="0055655A" w:rsidRPr="006C21C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 250/2021 Sb., o bezpečnosti práce v souvislosti s provozem vyhrazených technických zařízení</w:t>
            </w:r>
            <w:r w:rsidR="005565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</w:t>
            </w:r>
            <w:r w:rsidR="00DC49C4"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§ </w:t>
            </w:r>
            <w:r w:rsidR="00DC49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NV 194/2022 Sb. o požadavcích na odbornou způsobilost k výkonu činnosti na el. zařízeních a na odbornou způsobilost v elektrotechnice</w:t>
            </w:r>
            <w:r w:rsidR="00DC49C4"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 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FFC7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21730266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D1BB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Vzdělání (název školy)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A4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6FF7E4F7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D686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Délka praxe (roky)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9DB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29849D5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D2D7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Znalost českého jazyka na úrovni pracovní komunikace </w:t>
            </w:r>
            <w:r w:rsidRPr="00604C9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465D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157846C8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4786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Současný zaměstnavatel (název, adresa)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9CA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1FA1C228" w14:textId="77777777" w:rsidTr="002A0855">
        <w:trPr>
          <w:cantSplit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2765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Referenční zakázka č. 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252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Název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623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A74C619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3AC5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60E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7E5410E7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(zahájení a dokončení)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5F95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5307596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875F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1CA1" w14:textId="77777777" w:rsidR="00B67F70" w:rsidRPr="00604C99" w:rsidRDefault="00B67F70" w:rsidP="002A0855">
            <w:pPr>
              <w:suppressAutoHyphens/>
              <w:spacing w:after="0" w:line="28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Bylo součástí zakázky provádění dozoru (šéfmontáže)</w:t>
            </w:r>
            <w:r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 montáži a zprovoznění rozvaděče s min. jmenovitým napětím 110 kV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?</w:t>
            </w:r>
          </w:p>
          <w:p w14:paraId="31753384" w14:textId="77777777" w:rsidR="00B67F70" w:rsidRPr="00604C99" w:rsidRDefault="00B67F70" w:rsidP="002A0855">
            <w:pPr>
              <w:spacing w:after="0" w:line="280" w:lineRule="atLeast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 w:rsidDel="00FB29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 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1F6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2A9C71D6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BF01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561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Případné d</w:t>
            </w: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alší informace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8A3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654E9D4B" w14:textId="77777777" w:rsidTr="002A0855">
        <w:trPr>
          <w:cantSplit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F822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Referenční zakázka č. 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FE9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Název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3F85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182B6F59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2722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F18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563FDDDE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(zahájení a dokončení)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7F16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00A3FB7B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62A7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78C9" w14:textId="77777777" w:rsidR="00B67F70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Bylo součástí zakázky provádění dozoru (šéfmontáže)</w:t>
            </w:r>
            <w:r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 montáži a zprovoznění rozvaděče s min. jmenovitým napětím 110 kV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?</w:t>
            </w:r>
          </w:p>
          <w:p w14:paraId="30FA81E0" w14:textId="77777777" w:rsidR="00B67F70" w:rsidRPr="00604C99" w:rsidRDefault="00B67F70" w:rsidP="002A0855">
            <w:pPr>
              <w:spacing w:after="0" w:line="280" w:lineRule="atLeast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3376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75CD0AF2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4758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D48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Případné d</w:t>
            </w: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alší informace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66E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034D363B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E91D" w14:textId="77777777" w:rsidR="00B67F70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DF65F5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Podpis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 šéfmontéra pro potvrzení správnosti výše uvedených informací</w:t>
            </w:r>
          </w:p>
          <w:p w14:paraId="20E0D979" w14:textId="77777777" w:rsidR="00B67F70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  <w:p w14:paraId="6D03CBE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1C30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44263247" w14:textId="77777777" w:rsidR="00B67F70" w:rsidRPr="00DB42C7" w:rsidRDefault="00B67F70" w:rsidP="00B67F70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639428" w14:textId="77777777" w:rsidR="00B67F70" w:rsidRPr="00604C99" w:rsidRDefault="00B67F70" w:rsidP="00B67F70">
      <w:pPr>
        <w:pStyle w:val="Odstavecseseznamem"/>
        <w:numPr>
          <w:ilvl w:val="0"/>
          <w:numId w:val="4"/>
        </w:numPr>
        <w:tabs>
          <w:tab w:val="left" w:pos="1134"/>
        </w:tabs>
        <w:spacing w:after="0" w:line="280" w:lineRule="atLeast"/>
        <w:ind w:left="993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DB42C7">
        <w:rPr>
          <w:rFonts w:ascii="Arial" w:eastAsia="Times New Roman" w:hAnsi="Arial" w:cs="Arial"/>
          <w:sz w:val="20"/>
          <w:szCs w:val="20"/>
          <w:u w:val="single"/>
          <w:lang w:eastAsia="cs-CZ"/>
        </w:rPr>
        <w:t>1 osobu na pozici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b</w:t>
      </w:r>
      <w:r w:rsidRPr="00604C99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ezpečnostní technik dodavatele</w:t>
      </w:r>
    </w:p>
    <w:p w14:paraId="6F377C26" w14:textId="77777777" w:rsidR="00B67F70" w:rsidRPr="00604C99" w:rsidRDefault="00B67F70" w:rsidP="00B67F70">
      <w:pPr>
        <w:numPr>
          <w:ilvl w:val="0"/>
          <w:numId w:val="3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osoba odborně způsobilá k zajišťování úkolů v prevenci rizik v oblasti bezpečnosti a ochrany zdraví při práci podle zákona č. 309/2006 Sb.,</w:t>
      </w:r>
    </w:p>
    <w:p w14:paraId="3EA2B1CB" w14:textId="77777777" w:rsidR="00B67F70" w:rsidRPr="00604C99" w:rsidRDefault="00B67F70" w:rsidP="00B67F70">
      <w:pPr>
        <w:numPr>
          <w:ilvl w:val="0"/>
          <w:numId w:val="3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znalost českého jazyka na úrovni pracovní komunikace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dokumentace),</w:t>
      </w:r>
    </w:p>
    <w:p w14:paraId="028B997C" w14:textId="4046431E" w:rsidR="00B67F70" w:rsidRPr="00860A82" w:rsidDel="00802BE6" w:rsidRDefault="00B67F70" w:rsidP="00B67F70">
      <w:pPr>
        <w:numPr>
          <w:ilvl w:val="0"/>
          <w:numId w:val="3"/>
        </w:numPr>
        <w:suppressAutoHyphens/>
        <w:spacing w:after="0" w:line="280" w:lineRule="atLeast"/>
        <w:jc w:val="both"/>
        <w:rPr>
          <w:del w:id="1" w:author="Dvořáková, Eva" w:date="2024-02-02T11:36:00Z"/>
          <w:rFonts w:ascii="Arial" w:eastAsia="Times New Roman" w:hAnsi="Arial" w:cs="Arial"/>
          <w:sz w:val="20"/>
          <w:szCs w:val="20"/>
          <w:lang w:eastAsia="cs-CZ"/>
        </w:rPr>
      </w:pPr>
      <w:del w:id="2" w:author="Dvořáková, Eva" w:date="2024-02-02T11:36:00Z">
        <w:r w:rsidRPr="00860A82" w:rsidDel="00802BE6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referenční zakázka: </w:delText>
        </w:r>
        <w:r w:rsidRPr="00140D3D" w:rsidDel="00802BE6">
          <w:rPr>
            <w:rFonts w:ascii="Arial" w:eastAsia="Times New Roman" w:hAnsi="Arial" w:cs="Arial"/>
            <w:sz w:val="20"/>
            <w:szCs w:val="20"/>
            <w:lang w:eastAsia="cs-CZ"/>
          </w:rPr>
          <w:delText>zkušenost v posledních 3 letech alespoň s jednou zakázkou, kde jako bezpečnostní technik dohlížel na montáž a zprovoznění rozvaděče s minimálním jmenovitým napětím 110 kV</w:delText>
        </w:r>
        <w:r w:rsidDel="00802BE6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 (blíže viz zadávací dokumentace),</w:delText>
        </w:r>
      </w:del>
    </w:p>
    <w:p w14:paraId="408BCA44" w14:textId="77777777" w:rsidR="00B67F70" w:rsidRPr="00604C99" w:rsidRDefault="00B67F70" w:rsidP="00B67F70">
      <w:pPr>
        <w:suppressAutoHyphens/>
        <w:spacing w:after="0" w:line="280" w:lineRule="atLeast"/>
        <w:ind w:left="135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DB7097" w14:textId="77777777" w:rsidR="00B67F70" w:rsidRPr="00604C99" w:rsidRDefault="00B67F70" w:rsidP="00B67F70">
      <w:pPr>
        <w:tabs>
          <w:tab w:val="left" w:pos="567"/>
        </w:tabs>
        <w:suppressAutoHyphens/>
        <w:spacing w:after="0" w:line="280" w:lineRule="atLeast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2971"/>
      </w:tblGrid>
      <w:tr w:rsidR="00B67F70" w:rsidRPr="00604C99" w14:paraId="6F413367" w14:textId="77777777" w:rsidTr="002A0855">
        <w:trPr>
          <w:cantSplit/>
          <w:trHeight w:val="38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767B322F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caps/>
                <w:snapToGrid w:val="0"/>
                <w:sz w:val="20"/>
                <w:szCs w:val="20"/>
              </w:rPr>
              <w:t>Bezpečnostní technik dodavatele</w:t>
            </w:r>
          </w:p>
        </w:tc>
      </w:tr>
      <w:tr w:rsidR="00B67F70" w:rsidRPr="00604C99" w14:paraId="3BB39C92" w14:textId="77777777" w:rsidTr="002A0855">
        <w:trPr>
          <w:cantSplit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35DD9D9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27B352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Naplnění požadovaného údaje</w:t>
            </w:r>
          </w:p>
        </w:tc>
      </w:tr>
      <w:tr w:rsidR="00B67F70" w:rsidRPr="00604C99" w14:paraId="58C48580" w14:textId="77777777" w:rsidTr="002A0855">
        <w:trPr>
          <w:cantSplit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60BB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E20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5679A7C1" w14:textId="77777777" w:rsidTr="002A0855">
        <w:trPr>
          <w:cantSplit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5572" w14:textId="77777777" w:rsidR="00B67F70" w:rsidRDefault="00B67F70" w:rsidP="002A0855">
            <w:pPr>
              <w:spacing w:after="0" w:line="280" w:lineRule="atLeast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Osoba odborně způsobilá k zajišťování úkolů v prevenci rizik v oblasti bezpečnosti a ochrany zdraví při práci podle zákona </w:t>
            </w:r>
            <w:r>
              <w:rPr>
                <w:rFonts w:ascii="Arial" w:eastAsia="MS Mincho" w:hAnsi="Arial" w:cs="Arial"/>
                <w:snapToGrid w:val="0"/>
                <w:sz w:val="20"/>
                <w:szCs w:val="20"/>
              </w:rPr>
              <w:br/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č. 309/2006 Sb. </w:t>
            </w:r>
          </w:p>
          <w:p w14:paraId="39D4B701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6ADF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2443A9E" w14:textId="77777777" w:rsidTr="002A0855">
        <w:trPr>
          <w:cantSplit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808A" w14:textId="77777777" w:rsidR="00B67F70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Znalost českého jazyka na úrovni pracovní komunikace </w:t>
            </w:r>
          </w:p>
          <w:p w14:paraId="7DC0F769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69B5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20742A4C" w14:textId="77777777" w:rsidTr="002A0855">
        <w:trPr>
          <w:cantSplit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8E98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Současný zaměstnavatel (název, adresa)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5D31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A1251DF" w14:textId="77777777" w:rsidTr="002A0855">
        <w:trPr>
          <w:cantSplit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9A2E" w14:textId="77777777" w:rsidR="00B67F70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DF65F5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Podpis 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bezpečnostního technika pro potvrzení správnosti výše uvedených informací</w:t>
            </w:r>
          </w:p>
          <w:p w14:paraId="32DDA22B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12BA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6BDBABDB" w14:textId="77777777" w:rsidR="00B67F70" w:rsidRPr="00604C99" w:rsidRDefault="00B67F70" w:rsidP="00B67F70">
      <w:pPr>
        <w:spacing w:after="0" w:line="280" w:lineRule="atLeas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655CD436" w14:textId="77777777" w:rsidR="00B67F70" w:rsidRPr="00604C99" w:rsidRDefault="00B67F70" w:rsidP="00B67F70">
      <w:pPr>
        <w:spacing w:after="0" w:line="280" w:lineRule="atLeast"/>
        <w:ind w:left="709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Poznámka:</w:t>
      </w:r>
    </w:p>
    <w:p w14:paraId="35460BF0" w14:textId="77777777" w:rsidR="00B67F70" w:rsidRPr="00604C99" w:rsidRDefault="00B67F70" w:rsidP="00B67F70">
      <w:pPr>
        <w:numPr>
          <w:ilvl w:val="0"/>
          <w:numId w:val="1"/>
        </w:numPr>
        <w:suppressAutoHyphens/>
        <w:spacing w:before="120" w:after="0" w:line="280" w:lineRule="atLeast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604C99">
        <w:rPr>
          <w:rFonts w:ascii="Arial" w:eastAsia="MS Mincho" w:hAnsi="Arial" w:cs="Arial"/>
          <w:sz w:val="20"/>
          <w:szCs w:val="20"/>
          <w:lang w:eastAsia="cs-CZ"/>
        </w:rPr>
        <w:t>Přílohou formuláře budou prosté kopie osvědčení a dokladů prokazujících požadované vzdělání a kvalifikaci.</w:t>
      </w:r>
    </w:p>
    <w:p w14:paraId="5B44B460" w14:textId="77777777" w:rsidR="00B67F70" w:rsidRPr="002A5D18" w:rsidRDefault="00B67F70" w:rsidP="00B67F70">
      <w:pPr>
        <w:numPr>
          <w:ilvl w:val="0"/>
          <w:numId w:val="1"/>
        </w:numPr>
        <w:suppressAutoHyphens/>
        <w:spacing w:before="120" w:after="0" w:line="280" w:lineRule="atLeast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604C99">
        <w:rPr>
          <w:rFonts w:ascii="Arial" w:eastAsia="MS Mincho" w:hAnsi="Arial" w:cs="Arial"/>
          <w:sz w:val="20"/>
          <w:szCs w:val="20"/>
          <w:lang w:eastAsia="cs-CZ"/>
        </w:rPr>
        <w:lastRenderedPageBreak/>
        <w:t xml:space="preserve">Je možné předložit i jiné doklady, ze kterých bude patrné, že osoba je oprávněna vykonávat na </w:t>
      </w:r>
      <w:r>
        <w:rPr>
          <w:rFonts w:ascii="Arial" w:eastAsia="MS Mincho" w:hAnsi="Arial" w:cs="Arial"/>
          <w:sz w:val="20"/>
          <w:szCs w:val="20"/>
          <w:lang w:eastAsia="cs-CZ"/>
        </w:rPr>
        <w:t>území ČR vymezené činnosti.</w:t>
      </w:r>
    </w:p>
    <w:p w14:paraId="75C8BDEF" w14:textId="77777777" w:rsidR="00B67F70" w:rsidRPr="00DF65F5" w:rsidRDefault="00B67F70" w:rsidP="00B67F70">
      <w:pPr>
        <w:suppressAutoHyphens/>
        <w:spacing w:before="120" w:after="0" w:line="280" w:lineRule="atLeast"/>
        <w:ind w:left="1429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12B6BB7" w14:textId="1678813C" w:rsidR="00B67F70" w:rsidRPr="00ED67BC" w:rsidRDefault="00B67F70" w:rsidP="00B67F70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Já,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dodavatel</w:t>
      </w: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otevřeného řízení na veřejnou zakázku „</w:t>
      </w:r>
      <w:r w:rsidR="006760F6">
        <w:rPr>
          <w:rFonts w:ascii="Arial" w:eastAsia="Times New Roman" w:hAnsi="Arial" w:cs="Arial"/>
          <w:b/>
          <w:sz w:val="20"/>
          <w:szCs w:val="20"/>
          <w:lang w:eastAsia="cs-CZ"/>
        </w:rPr>
        <w:t>TNS Brno-Černovice – R110 kV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“, </w:t>
      </w: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tímto čestně prohlašuji, že na plnění veřejné zakázky se budou podílet výše uvedené kvalifikované osoby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(v případě, kdy některá z výše požadovaných a uvedených osob nebude v době před podpisem smlouvy k dispozici pro plnění této zakázky, je dodavatel povinen nahradit tuto osobu novou shodně kvalifikovanou osobou včetně doložení všech výše uvedených požadavků).</w:t>
      </w:r>
    </w:p>
    <w:p w14:paraId="69D028EA" w14:textId="77777777" w:rsidR="00B67F70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BE8640" w14:textId="77777777" w:rsidR="00B67F70" w:rsidRPr="00604C99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13F02" w14:textId="77777777" w:rsidR="00B67F70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Datum: ________________</w:t>
      </w:r>
    </w:p>
    <w:p w14:paraId="3D4B1003" w14:textId="77777777" w:rsidR="00B67F70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B67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2235227">
    <w:abstractNumId w:val="1"/>
  </w:num>
  <w:num w:numId="2" w16cid:durableId="424038188">
    <w:abstractNumId w:val="2"/>
  </w:num>
  <w:num w:numId="3" w16cid:durableId="1726904966">
    <w:abstractNumId w:val="0"/>
  </w:num>
  <w:num w:numId="4" w16cid:durableId="141632459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vořáková, Eva">
    <w15:presenceInfo w15:providerId="AD" w15:userId="S::E18913@eon.com::8595ec56-1f7a-485e-9ad9-e0f0fce041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D8"/>
    <w:rsid w:val="000005F1"/>
    <w:rsid w:val="00117264"/>
    <w:rsid w:val="001A306B"/>
    <w:rsid w:val="001D7752"/>
    <w:rsid w:val="0021756D"/>
    <w:rsid w:val="0031354C"/>
    <w:rsid w:val="003A0AC7"/>
    <w:rsid w:val="0048250F"/>
    <w:rsid w:val="004C1C39"/>
    <w:rsid w:val="004C7ED6"/>
    <w:rsid w:val="0055655A"/>
    <w:rsid w:val="00573A55"/>
    <w:rsid w:val="0061791C"/>
    <w:rsid w:val="006760F6"/>
    <w:rsid w:val="006C21C0"/>
    <w:rsid w:val="00733D7C"/>
    <w:rsid w:val="00802BE6"/>
    <w:rsid w:val="008B489C"/>
    <w:rsid w:val="00904B51"/>
    <w:rsid w:val="009B7D86"/>
    <w:rsid w:val="009F6C55"/>
    <w:rsid w:val="00A06C4B"/>
    <w:rsid w:val="00B67F70"/>
    <w:rsid w:val="00C1703C"/>
    <w:rsid w:val="00D420ED"/>
    <w:rsid w:val="00D661D8"/>
    <w:rsid w:val="00D86147"/>
    <w:rsid w:val="00DC49C4"/>
    <w:rsid w:val="00DF4195"/>
    <w:rsid w:val="00E00B08"/>
    <w:rsid w:val="00EA6101"/>
    <w:rsid w:val="00F07B53"/>
    <w:rsid w:val="00FD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CCF9"/>
  <w15:chartTrackingRefBased/>
  <w15:docId w15:val="{C8D53996-3BCE-44FC-997A-7C991D64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7F70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67F7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67F70"/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005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05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05F1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05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05F1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6760F6"/>
    <w:pPr>
      <w:spacing w:after="0" w:line="240" w:lineRule="auto"/>
    </w:pPr>
    <w:rPr>
      <w:kern w:val="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ED6"/>
    <w:rPr>
      <w:rFonts w:ascii="Segoe UI" w:hAnsi="Segoe UI" w:cs="Segoe UI"/>
      <w:kern w:val="0"/>
      <w:sz w:val="18"/>
      <w:szCs w:val="18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A306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A3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682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Dvořáková, Eva</dc:creator>
  <cp:keywords/>
  <dc:description/>
  <cp:lastModifiedBy>Dvořáková, Eva</cp:lastModifiedBy>
  <cp:revision>6</cp:revision>
  <dcterms:created xsi:type="dcterms:W3CDTF">2023-11-09T09:47:00Z</dcterms:created>
  <dcterms:modified xsi:type="dcterms:W3CDTF">2024-02-02T10:40:00Z</dcterms:modified>
</cp:coreProperties>
</file>